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F745E" w14:textId="77777777"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commentRangeStart w:id="1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E1E0CDD" wp14:editId="51E049B5">
            <wp:simplePos x="0" y="0"/>
            <wp:positionH relativeFrom="column">
              <wp:posOffset>1866900</wp:posOffset>
            </wp:positionH>
            <wp:positionV relativeFrom="paragraph">
              <wp:posOffset>-29845</wp:posOffset>
            </wp:positionV>
            <wp:extent cx="2466975" cy="1198245"/>
            <wp:effectExtent l="0" t="0" r="9525" b="190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commentRangeEnd w:id="1"/>
      <w:r w:rsidR="00275488">
        <w:rPr>
          <w:rStyle w:val="CommentReference"/>
          <w:caps w:val="0"/>
          <w:color w:val="auto"/>
          <w:spacing w:val="0"/>
        </w:rPr>
        <w:commentReference w:id="1"/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14:paraId="083026CC" w14:textId="77777777"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14:paraId="3A4D221F" w14:textId="77777777" w:rsidR="00DD0288" w:rsidRDefault="00C5583C" w:rsidP="005168F9">
      <w:pPr>
        <w:jc w:val="center"/>
      </w:pPr>
      <w:r>
        <w:t>Chicken salad with drie</w:t>
      </w:r>
      <w:r w:rsidR="007475E0">
        <w:t>d cranberries on a ciabatta role</w:t>
      </w:r>
      <w:r>
        <w:t>.</w:t>
      </w:r>
    </w:p>
    <w:p w14:paraId="3C22DA13" w14:textId="77777777"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14:paraId="2014EA70" w14:textId="77777777" w:rsidR="00C5583C" w:rsidRDefault="00275488" w:rsidP="005168F9">
      <w:pPr>
        <w:jc w:val="center"/>
      </w:pPr>
      <w:ins w:id="2" w:author="Louise Blackwell" w:date="2015-05-15T16:46:00Z">
        <w:r w:rsidDel="00B15443">
          <w:t>A meal on a bun!</w:t>
        </w:r>
        <w:r>
          <w:t xml:space="preserve"> </w:t>
        </w:r>
      </w:ins>
      <w:r w:rsidR="00C94936">
        <w:t xml:space="preserve">Turkey, cranberry, and stuffing on a grilled </w:t>
      </w:r>
      <w:r w:rsidR="002C4290">
        <w:t>panini</w:t>
      </w:r>
      <w:r w:rsidR="00C94936">
        <w:t xml:space="preserve"> roll.</w:t>
      </w:r>
      <w:del w:id="3" w:author="Louise Blackwell" w:date="2015-05-15T16:46:00Z">
        <w:r w:rsidR="00BD4002" w:rsidRPr="00BD4002" w:rsidDel="00275488">
          <w:delText xml:space="preserve"> </w:delText>
        </w:r>
        <w:r w:rsidR="00BD4002" w:rsidDel="00275488">
          <w:delText>A meal on a bun!</w:delText>
        </w:r>
      </w:del>
    </w:p>
    <w:p w14:paraId="5D7294DD" w14:textId="77777777"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14:paraId="0FC5DBBF" w14:textId="77777777"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14:paraId="348BF2B9" w14:textId="77777777"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14:paraId="77EB6FDB" w14:textId="77777777"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 xml:space="preserve">cinnamon grilled on homemade </w:t>
      </w:r>
      <w:del w:id="4" w:author="Louise Blackwell" w:date="2015-05-15T16:46:00Z">
        <w:r w:rsidDel="00275488">
          <w:delText xml:space="preserve">white </w:delText>
        </w:r>
      </w:del>
      <w:ins w:id="5" w:author="Louise Blackwell" w:date="2015-05-15T16:46:00Z">
        <w:r w:rsidR="00275488">
          <w:t xml:space="preserve">multigrain </w:t>
        </w:r>
      </w:ins>
      <w:r>
        <w:t>bread.</w:t>
      </w:r>
      <w:r w:rsidR="0077769A">
        <w:t xml:space="preserve"> </w:t>
      </w:r>
    </w:p>
    <w:p w14:paraId="1E2F1DCC" w14:textId="77777777"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14:paraId="1096CAB1" w14:textId="77777777"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14:paraId="03EAA8E5" w14:textId="77777777" w:rsidR="00D2391E" w:rsidRDefault="0077769A" w:rsidP="005168F9">
      <w:pPr>
        <w:pStyle w:val="Heading2"/>
      </w:pPr>
      <w:r>
        <w:t>Soups of the Day</w:t>
      </w:r>
    </w:p>
    <w:p w14:paraId="5C5DFC55" w14:textId="77777777" w:rsidR="005168F9" w:rsidRDefault="005168F9" w:rsidP="00FE0DCE">
      <w:pPr>
        <w:pStyle w:val="Heading3"/>
      </w:pPr>
      <w:r w:rsidRPr="00FE0DCE">
        <w:t>Cup</w:t>
      </w:r>
      <w:r>
        <w:t xml:space="preserve"> $3</w:t>
      </w:r>
    </w:p>
    <w:p w14:paraId="1CA629FD" w14:textId="77777777" w:rsidR="005168F9" w:rsidRDefault="005168F9">
      <w:pPr>
        <w:pStyle w:val="Heading3"/>
        <w:pPrChange w:id="6" w:author="Louise Blackwell" w:date="2015-05-15T16:46:00Z">
          <w:pPr>
            <w:jc w:val="center"/>
          </w:pPr>
        </w:pPrChange>
      </w:pPr>
      <w:r>
        <w:t>Bowl $5</w:t>
      </w:r>
    </w:p>
    <w:p w14:paraId="2DA591F9" w14:textId="77777777" w:rsidR="00D2391E" w:rsidRDefault="005168F9" w:rsidP="006F40B8">
      <w:pPr>
        <w:pStyle w:val="Heading1"/>
      </w:pPr>
      <w:r>
        <w:t>Any sandwich and cup of soup combo $</w:t>
      </w:r>
      <w:commentRangeStart w:id="7"/>
      <w:r>
        <w:t>7</w:t>
      </w:r>
      <w:commentRangeEnd w:id="7"/>
      <w:r w:rsidR="00275488">
        <w:rPr>
          <w:rStyle w:val="CommentReference"/>
          <w:caps w:val="0"/>
          <w:color w:val="auto"/>
          <w:spacing w:val="0"/>
        </w:rPr>
        <w:commentReference w:id="7"/>
      </w:r>
    </w:p>
    <w:p w14:paraId="43DDC6BD" w14:textId="77777777" w:rsidR="006F40B8" w:rsidRPr="006F40B8" w:rsidRDefault="006F40B8" w:rsidP="006F40B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Louise Blackwell" w:date="2015-05-15T16:45:00Z" w:initials="LB">
    <w:p w14:paraId="24789346" w14:textId="77777777" w:rsidR="00275488" w:rsidRDefault="00275488">
      <w:pPr>
        <w:pStyle w:val="CommentText"/>
      </w:pPr>
      <w:r>
        <w:rPr>
          <w:rStyle w:val="CommentReference"/>
        </w:rPr>
        <w:annotationRef/>
      </w:r>
      <w:r>
        <w:t>Remember to use the rectangular logo in any sort of banner. The square one is just for compact placement.</w:t>
      </w:r>
    </w:p>
  </w:comment>
  <w:comment w:id="7" w:author="Louise Blackwell" w:date="2015-05-15T16:46:00Z" w:initials="LB">
    <w:p w14:paraId="40B6BB32" w14:textId="77777777" w:rsidR="00275488" w:rsidRDefault="0027548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Whether it’s the lighter or darker red, would it be better to stick to one color for the headings?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89346" w15:done="0"/>
  <w15:commentEx w15:paraId="40B6BB3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042344"/>
    <w:rsid w:val="001E5F1C"/>
    <w:rsid w:val="00275488"/>
    <w:rsid w:val="002C4290"/>
    <w:rsid w:val="002D4DC5"/>
    <w:rsid w:val="00310613"/>
    <w:rsid w:val="00510B18"/>
    <w:rsid w:val="005168F9"/>
    <w:rsid w:val="00632685"/>
    <w:rsid w:val="00657EBA"/>
    <w:rsid w:val="006F40B8"/>
    <w:rsid w:val="007475E0"/>
    <w:rsid w:val="0077769A"/>
    <w:rsid w:val="00B15443"/>
    <w:rsid w:val="00BB7A14"/>
    <w:rsid w:val="00BD4002"/>
    <w:rsid w:val="00BE1279"/>
    <w:rsid w:val="00C470AE"/>
    <w:rsid w:val="00C5583C"/>
    <w:rsid w:val="00C94936"/>
    <w:rsid w:val="00D2391E"/>
    <w:rsid w:val="00DD0288"/>
    <w:rsid w:val="00F15F5B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B02A2"/>
  <w15:docId w15:val="{3BDD9F58-E745-4D1B-845A-02973F97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7475E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C0504D" w:themeColor="accent2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75E0"/>
    <w:rPr>
      <w:caps/>
      <w:color w:val="C0504D" w:themeColor="accent2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10B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B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B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1DAC2-D2D9-45F2-84F5-25445B09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Axzo Press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2015-09-18T15:15:00Z</dcterms:created>
  <dcterms:modified xsi:type="dcterms:W3CDTF">2015-09-18T15:15:00Z</dcterms:modified>
</cp:coreProperties>
</file>